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8C0" w:rsidRPr="00EB10CE" w:rsidRDefault="00B53362" w:rsidP="00B53362">
      <w:pPr>
        <w:jc w:val="center"/>
        <w:rPr>
          <w:rFonts w:ascii="Arial" w:hAnsi="Arial" w:cs="Arial"/>
          <w:b/>
          <w:sz w:val="40"/>
          <w:szCs w:val="40"/>
        </w:rPr>
      </w:pPr>
      <w:r w:rsidRPr="00EB10CE">
        <w:rPr>
          <w:rFonts w:ascii="Arial" w:hAnsi="Arial" w:cs="Arial"/>
          <w:b/>
          <w:sz w:val="40"/>
          <w:szCs w:val="40"/>
        </w:rPr>
        <w:t>Are you worried about your super or allocated pension fund?</w:t>
      </w:r>
    </w:p>
    <w:p w:rsidR="007B2515" w:rsidRDefault="00CB027A" w:rsidP="00B5336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524000" cy="1011936"/>
            <wp:effectExtent l="19050" t="0" r="0" b="0"/>
            <wp:docPr id="1" name="Picture 0" descr="Nest Eg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t Eg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11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3362" w:rsidRPr="00EB10CE" w:rsidRDefault="00B53362" w:rsidP="00B53362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EB10CE">
        <w:rPr>
          <w:rFonts w:ascii="Arial" w:hAnsi="Arial" w:cs="Arial"/>
          <w:b/>
          <w:i/>
          <w:sz w:val="28"/>
          <w:szCs w:val="28"/>
          <w:u w:val="single"/>
        </w:rPr>
        <w:t>Take action</w:t>
      </w:r>
      <w:r w:rsidRPr="00EB10CE">
        <w:rPr>
          <w:rFonts w:ascii="Arial" w:hAnsi="Arial" w:cs="Arial"/>
          <w:b/>
          <w:i/>
          <w:sz w:val="28"/>
          <w:szCs w:val="28"/>
        </w:rPr>
        <w:t>:</w:t>
      </w:r>
      <w:r w:rsidR="007B2515" w:rsidRPr="00EB10CE">
        <w:rPr>
          <w:rFonts w:ascii="Arial" w:hAnsi="Arial" w:cs="Arial"/>
          <w:b/>
          <w:i/>
          <w:sz w:val="28"/>
          <w:szCs w:val="28"/>
        </w:rPr>
        <w:t xml:space="preserve"> </w:t>
      </w:r>
      <w:r w:rsidRPr="00EB10CE">
        <w:rPr>
          <w:rFonts w:ascii="Arial" w:hAnsi="Arial" w:cs="Arial"/>
          <w:b/>
          <w:i/>
          <w:sz w:val="28"/>
          <w:szCs w:val="28"/>
        </w:rPr>
        <w:t>Get a second opinion.</w:t>
      </w:r>
    </w:p>
    <w:p w:rsidR="00B53362" w:rsidRPr="00EB10CE" w:rsidRDefault="00B53362" w:rsidP="00B53362">
      <w:pPr>
        <w:jc w:val="center"/>
        <w:rPr>
          <w:rFonts w:ascii="Arial" w:hAnsi="Arial" w:cs="Arial"/>
          <w:b/>
          <w:sz w:val="24"/>
          <w:szCs w:val="24"/>
        </w:rPr>
      </w:pPr>
      <w:r w:rsidRPr="00EB10CE">
        <w:rPr>
          <w:rFonts w:ascii="Arial" w:hAnsi="Arial" w:cs="Arial"/>
          <w:b/>
          <w:sz w:val="24"/>
          <w:szCs w:val="24"/>
        </w:rPr>
        <w:t>Are you paying too much in fees and commission?</w:t>
      </w:r>
    </w:p>
    <w:p w:rsidR="00B53362" w:rsidRPr="00EB10CE" w:rsidRDefault="00B53362" w:rsidP="00B53362">
      <w:pPr>
        <w:jc w:val="center"/>
        <w:rPr>
          <w:rFonts w:ascii="Arial" w:hAnsi="Arial" w:cs="Arial"/>
          <w:b/>
          <w:sz w:val="24"/>
          <w:szCs w:val="24"/>
        </w:rPr>
      </w:pPr>
      <w:r w:rsidRPr="00EB10CE">
        <w:rPr>
          <w:rFonts w:ascii="Arial" w:hAnsi="Arial" w:cs="Arial"/>
          <w:b/>
          <w:sz w:val="24"/>
          <w:szCs w:val="24"/>
        </w:rPr>
        <w:t xml:space="preserve">How well </w:t>
      </w:r>
      <w:del w:id="0" w:author="Kurt Smyth" w:date="2012-07-27T11:07:00Z">
        <w:r w:rsidRPr="00EB10CE" w:rsidDel="00790392">
          <w:rPr>
            <w:rFonts w:ascii="Arial" w:hAnsi="Arial" w:cs="Arial"/>
            <w:b/>
            <w:sz w:val="24"/>
            <w:szCs w:val="24"/>
          </w:rPr>
          <w:delText xml:space="preserve">is </w:delText>
        </w:r>
      </w:del>
      <w:ins w:id="1" w:author="Kurt Smyth" w:date="2012-07-27T11:08:00Z">
        <w:r w:rsidR="00790392">
          <w:rPr>
            <w:rFonts w:ascii="Arial" w:hAnsi="Arial" w:cs="Arial"/>
            <w:b/>
            <w:sz w:val="24"/>
            <w:szCs w:val="24"/>
          </w:rPr>
          <w:t>are</w:t>
        </w:r>
      </w:ins>
      <w:ins w:id="2" w:author="Kurt Smyth" w:date="2012-07-27T11:07:00Z">
        <w:r w:rsidR="00790392" w:rsidRPr="00EB10CE">
          <w:rPr>
            <w:rFonts w:ascii="Arial" w:hAnsi="Arial" w:cs="Arial"/>
            <w:b/>
            <w:sz w:val="24"/>
            <w:szCs w:val="24"/>
          </w:rPr>
          <w:t xml:space="preserve"> </w:t>
        </w:r>
      </w:ins>
      <w:r w:rsidRPr="00EB10CE">
        <w:rPr>
          <w:rFonts w:ascii="Arial" w:hAnsi="Arial" w:cs="Arial"/>
          <w:b/>
          <w:sz w:val="24"/>
          <w:szCs w:val="24"/>
        </w:rPr>
        <w:t>your super / pension investments structured?</w:t>
      </w:r>
    </w:p>
    <w:p w:rsidR="00B53362" w:rsidRPr="00EB10CE" w:rsidRDefault="00B53362" w:rsidP="00B53362">
      <w:pPr>
        <w:jc w:val="center"/>
        <w:rPr>
          <w:rFonts w:ascii="Arial" w:hAnsi="Arial" w:cs="Arial"/>
          <w:b/>
          <w:sz w:val="24"/>
          <w:szCs w:val="24"/>
        </w:rPr>
      </w:pPr>
      <w:r w:rsidRPr="00EB10CE">
        <w:rPr>
          <w:rFonts w:ascii="Arial" w:hAnsi="Arial" w:cs="Arial"/>
          <w:b/>
          <w:sz w:val="24"/>
          <w:szCs w:val="24"/>
        </w:rPr>
        <w:t>Will you outlive your super?</w:t>
      </w:r>
    </w:p>
    <w:p w:rsidR="00B53362" w:rsidRPr="00EB10CE" w:rsidRDefault="00B53362" w:rsidP="00B53362">
      <w:pPr>
        <w:jc w:val="center"/>
        <w:rPr>
          <w:rFonts w:ascii="Arial" w:hAnsi="Arial" w:cs="Arial"/>
          <w:b/>
          <w:sz w:val="24"/>
          <w:szCs w:val="24"/>
        </w:rPr>
      </w:pPr>
      <w:r w:rsidRPr="00EB10CE">
        <w:rPr>
          <w:rFonts w:ascii="Arial" w:hAnsi="Arial" w:cs="Arial"/>
          <w:b/>
          <w:sz w:val="24"/>
          <w:szCs w:val="24"/>
        </w:rPr>
        <w:t>Our no-obligation complementary consultations are designed to provide you a financial check-up on your super or pension fund, and put you in more informed position to make the right decisions for your retirement.</w:t>
      </w:r>
    </w:p>
    <w:p w:rsidR="00B53362" w:rsidRDefault="00CB027A" w:rsidP="00B5336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362456" cy="1524000"/>
            <wp:effectExtent l="19050" t="0" r="9144" b="0"/>
            <wp:docPr id="2" name="Picture 1" descr="Retir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tiree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F30" w:rsidRDefault="00631EA7" w:rsidP="00B53362">
      <w:pPr>
        <w:jc w:val="center"/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pt;margin-top:1.55pt;width:363pt;height:171.35pt;z-index:251660288;mso-width-relative:margin;mso-height-relative:margin">
            <v:textbox style="mso-next-textbox:#_x0000_s1029">
              <w:txbxContent>
                <w:p w:rsidR="00886F30" w:rsidRPr="00EB10CE" w:rsidRDefault="00886F30" w:rsidP="00AB583D">
                  <w:pPr>
                    <w:tabs>
                      <w:tab w:val="left" w:pos="7110"/>
                    </w:tabs>
                    <w:ind w:left="270" w:right="165"/>
                    <w:rPr>
                      <w:rFonts w:ascii="Arial" w:hAnsi="Arial" w:cs="Arial"/>
                      <w:sz w:val="20"/>
                    </w:rPr>
                  </w:pPr>
                  <w:r w:rsidRPr="00EB10CE">
                    <w:rPr>
                      <w:rFonts w:ascii="Arial" w:hAnsi="Arial" w:cs="Arial"/>
                      <w:b/>
                    </w:rPr>
                    <w:t>Consultations are with Kurt Smyth</w:t>
                  </w:r>
                  <w:r w:rsidRPr="00EB10CE">
                    <w:rPr>
                      <w:rFonts w:ascii="Arial" w:hAnsi="Arial" w:cs="Arial"/>
                      <w:bCs/>
                      <w:sz w:val="20"/>
                    </w:rPr>
                    <w:t xml:space="preserve">, </w:t>
                  </w:r>
                  <w:r w:rsidRPr="00EB10CE">
                    <w:rPr>
                      <w:rFonts w:ascii="Arial" w:hAnsi="Arial" w:cs="Arial"/>
                      <w:sz w:val="20"/>
                    </w:rPr>
                    <w:t>principal of Smyth Financial Services. Kurt has over twenty years experience as a</w:t>
                  </w:r>
                  <w:del w:id="3" w:author="Kurt Smyth" w:date="2012-07-27T11:08:00Z">
                    <w:r w:rsidRPr="00EB10CE" w:rsidDel="00790392">
                      <w:rPr>
                        <w:rFonts w:ascii="Arial" w:hAnsi="Arial" w:cs="Arial"/>
                        <w:sz w:val="20"/>
                      </w:rPr>
                      <w:delText>n</w:delText>
                    </w:r>
                  </w:del>
                  <w:r w:rsidRPr="00EB10CE">
                    <w:rPr>
                      <w:rFonts w:ascii="Arial" w:hAnsi="Arial" w:cs="Arial"/>
                      <w:sz w:val="20"/>
                    </w:rPr>
                    <w:t xml:space="preserve"> Financial Adviser, specializing in retirement planning, superannuation and portfolio management.  He is also a former lecturer in Financial Planning for the Financial Services Institute of Australasia (FINSA), and a current Councilor for, and Senior Fellow of FINSIA.</w:t>
                  </w:r>
                </w:p>
                <w:p w:rsidR="00886F30" w:rsidRPr="00EB10CE" w:rsidRDefault="00AB583D" w:rsidP="00886F30">
                  <w:pPr>
                    <w:pStyle w:val="BodyText3"/>
                    <w:tabs>
                      <w:tab w:val="left" w:pos="7110"/>
                    </w:tabs>
                    <w:ind w:left="270" w:right="165"/>
                    <w:rPr>
                      <w:rFonts w:ascii="Arial" w:hAnsi="Arial" w:cs="Arial"/>
                      <w:b w:val="0"/>
                      <w:sz w:val="20"/>
                    </w:rPr>
                  </w:pPr>
                  <w:r w:rsidRPr="00AB583D">
                    <w:rPr>
                      <w:rFonts w:ascii="Arial" w:hAnsi="Arial" w:cs="Arial"/>
                      <w:b w:val="0"/>
                      <w:color w:val="000000"/>
                      <w:sz w:val="20"/>
                      <w:lang w:val="en-AU"/>
                    </w:rPr>
                    <w:t>Kurt Smyth and Smyth Financial Services Pty Ltd are authorised representatives of Dover Financial Advisers Pty Ltd, Australian Financial Services License 307248</w:t>
                  </w:r>
                  <w:r>
                    <w:rPr>
                      <w:rFonts w:ascii="Arial" w:hAnsi="Arial" w:cs="Arial"/>
                      <w:b w:val="0"/>
                      <w:color w:val="000000"/>
                      <w:sz w:val="20"/>
                      <w:lang w:val="en-AU"/>
                    </w:rPr>
                    <w:t xml:space="preserve">. Dover Financial Advisers </w:t>
                  </w:r>
                  <w:r w:rsidR="00886F30" w:rsidRPr="00AB583D">
                    <w:rPr>
                      <w:rFonts w:ascii="Arial" w:hAnsi="Arial" w:cs="Arial"/>
                      <w:b w:val="0"/>
                      <w:sz w:val="20"/>
                    </w:rPr>
                    <w:t>is</w:t>
                  </w:r>
                  <w:r w:rsidR="00886F30" w:rsidRPr="00EB10CE">
                    <w:rPr>
                      <w:rFonts w:ascii="Arial" w:hAnsi="Arial" w:cs="Arial"/>
                      <w:b w:val="0"/>
                      <w:sz w:val="20"/>
                    </w:rPr>
                    <w:t xml:space="preserve"> </w:t>
                  </w:r>
                  <w:del w:id="4" w:author="Kurt Smyth" w:date="2012-07-27T11:01:00Z">
                    <w:r w:rsidR="00886F30" w:rsidRPr="00EB10CE" w:rsidDel="007A17C8">
                      <w:rPr>
                        <w:rFonts w:ascii="Arial" w:hAnsi="Arial" w:cs="Arial"/>
                        <w:b w:val="0"/>
                        <w:sz w:val="20"/>
                      </w:rPr>
                      <w:delText>independently owned</w:delText>
                    </w:r>
                  </w:del>
                  <w:ins w:id="5" w:author="Kurt Smyth" w:date="2012-07-27T11:01:00Z">
                    <w:r w:rsidR="007A17C8">
                      <w:rPr>
                        <w:rFonts w:ascii="Arial" w:hAnsi="Arial" w:cs="Arial"/>
                        <w:b w:val="0"/>
                        <w:sz w:val="20"/>
                      </w:rPr>
                      <w:t>not part of a product provider such as a bank or insurance company</w:t>
                    </w:r>
                  </w:ins>
                  <w:r w:rsidR="00886F30" w:rsidRPr="00EB10CE">
                    <w:rPr>
                      <w:rFonts w:ascii="Arial" w:hAnsi="Arial" w:cs="Arial"/>
                      <w:b w:val="0"/>
                      <w:sz w:val="20"/>
                    </w:rPr>
                    <w:t xml:space="preserve">, and has over 100 </w:t>
                  </w:r>
                  <w:proofErr w:type="spellStart"/>
                  <w:r w:rsidR="00886F30" w:rsidRPr="00EB10CE">
                    <w:rPr>
                      <w:rFonts w:ascii="Arial" w:hAnsi="Arial" w:cs="Arial"/>
                      <w:b w:val="0"/>
                      <w:sz w:val="20"/>
                    </w:rPr>
                    <w:t>authorised</w:t>
                  </w:r>
                  <w:proofErr w:type="spellEnd"/>
                  <w:r w:rsidR="00886F30" w:rsidRPr="00EB10CE">
                    <w:rPr>
                      <w:rFonts w:ascii="Arial" w:hAnsi="Arial" w:cs="Arial"/>
                      <w:b w:val="0"/>
                      <w:sz w:val="20"/>
                    </w:rPr>
                    <w:t xml:space="preserve"> representatives operating across Australia.</w:t>
                  </w:r>
                </w:p>
                <w:p w:rsidR="00886F30" w:rsidRPr="00D20B2A" w:rsidRDefault="00886F30" w:rsidP="00886F30">
                  <w:pPr>
                    <w:tabs>
                      <w:tab w:val="left" w:pos="7110"/>
                    </w:tabs>
                    <w:ind w:left="270" w:right="2010"/>
                    <w:rPr>
                      <w:rFonts w:ascii="Arial" w:hAnsi="Arial" w:cs="Arial"/>
                      <w:sz w:val="20"/>
                    </w:rPr>
                  </w:pPr>
                </w:p>
                <w:p w:rsidR="00886F30" w:rsidRDefault="00886F30" w:rsidP="00886F30">
                  <w:pPr>
                    <w:ind w:left="270" w:right="1740"/>
                  </w:pPr>
                </w:p>
              </w:txbxContent>
            </v:textbox>
          </v:shape>
        </w:pict>
      </w:r>
      <w:r>
        <w:rPr>
          <w:b/>
          <w:noProof/>
          <w:lang w:eastAsia="zh-TW"/>
        </w:rPr>
        <w:pict>
          <v:shape id="_x0000_s1030" type="#_x0000_t202" style="position:absolute;left:0;text-align:left;margin-left:378pt;margin-top:1.55pt;width:139.5pt;height:163.85pt;z-index:251662336;mso-width-relative:margin;mso-height-relative:margin">
            <v:textbox style="mso-next-textbox:#_x0000_s1030">
              <w:txbxContent>
                <w:p w:rsidR="0040386A" w:rsidRDefault="008F70BE">
                  <w:r>
                    <w:rPr>
                      <w:noProof/>
                    </w:rPr>
                    <w:drawing>
                      <wp:inline distT="0" distB="0" distL="0" distR="0">
                        <wp:extent cx="1729663" cy="1819275"/>
                        <wp:effectExtent l="19050" t="0" r="3887" b="0"/>
                        <wp:docPr id="16" name="Picture 15" descr="KS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S 2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9663" cy="1819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86F30" w:rsidRDefault="00886F30" w:rsidP="00B53362">
      <w:pPr>
        <w:jc w:val="center"/>
        <w:rPr>
          <w:b/>
        </w:rPr>
      </w:pPr>
    </w:p>
    <w:p w:rsidR="00886F30" w:rsidRDefault="00886F30" w:rsidP="00CB027A">
      <w:pPr>
        <w:tabs>
          <w:tab w:val="num" w:pos="720"/>
        </w:tabs>
        <w:ind w:left="-567"/>
        <w:jc w:val="center"/>
        <w:rPr>
          <w:b/>
          <w:bCs/>
        </w:rPr>
      </w:pPr>
    </w:p>
    <w:p w:rsidR="00886F30" w:rsidRDefault="00886F30" w:rsidP="00CB027A">
      <w:pPr>
        <w:tabs>
          <w:tab w:val="num" w:pos="720"/>
        </w:tabs>
        <w:ind w:left="-567"/>
        <w:jc w:val="center"/>
        <w:rPr>
          <w:b/>
          <w:bCs/>
        </w:rPr>
      </w:pPr>
    </w:p>
    <w:p w:rsidR="00886F30" w:rsidRDefault="00886F30" w:rsidP="00CB027A">
      <w:pPr>
        <w:tabs>
          <w:tab w:val="num" w:pos="720"/>
        </w:tabs>
        <w:ind w:left="-567"/>
        <w:jc w:val="center"/>
        <w:rPr>
          <w:b/>
          <w:bCs/>
        </w:rPr>
      </w:pPr>
    </w:p>
    <w:p w:rsidR="00886F30" w:rsidRDefault="00886F30" w:rsidP="00CB027A">
      <w:pPr>
        <w:tabs>
          <w:tab w:val="num" w:pos="720"/>
        </w:tabs>
        <w:ind w:left="-567"/>
        <w:jc w:val="center"/>
        <w:rPr>
          <w:b/>
          <w:bCs/>
        </w:rPr>
      </w:pPr>
    </w:p>
    <w:p w:rsidR="00AB583D" w:rsidRDefault="00AB583D" w:rsidP="00CB027A">
      <w:pPr>
        <w:tabs>
          <w:tab w:val="num" w:pos="720"/>
        </w:tabs>
        <w:ind w:left="-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4929E8" w:rsidRPr="00EB10CE" w:rsidRDefault="00CB027A" w:rsidP="00CB027A">
      <w:pPr>
        <w:tabs>
          <w:tab w:val="num" w:pos="720"/>
        </w:tabs>
        <w:ind w:left="-567"/>
        <w:jc w:val="center"/>
        <w:rPr>
          <w:rFonts w:ascii="Arial" w:hAnsi="Arial" w:cs="Arial"/>
          <w:b/>
          <w:bCs/>
          <w:sz w:val="28"/>
          <w:szCs w:val="28"/>
        </w:rPr>
      </w:pPr>
      <w:r w:rsidRPr="00EB10CE">
        <w:rPr>
          <w:rFonts w:ascii="Arial" w:hAnsi="Arial" w:cs="Arial"/>
          <w:b/>
          <w:bCs/>
          <w:sz w:val="28"/>
          <w:szCs w:val="28"/>
        </w:rPr>
        <w:t>Contact us on 03 9379 4646, or bevsmyth@smythfs.com.au</w:t>
      </w:r>
    </w:p>
    <w:sectPr w:rsidR="004929E8" w:rsidRPr="00EB10CE" w:rsidSect="00AB583D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D65" w:rsidRDefault="003F2D65" w:rsidP="00EB10CE">
      <w:pPr>
        <w:spacing w:after="0" w:line="240" w:lineRule="auto"/>
      </w:pPr>
      <w:r>
        <w:separator/>
      </w:r>
    </w:p>
  </w:endnote>
  <w:endnote w:type="continuationSeparator" w:id="0">
    <w:p w:rsidR="003F2D65" w:rsidRDefault="003F2D65" w:rsidP="00EB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0CE" w:rsidRDefault="00631EA7">
    <w:pPr>
      <w:pStyle w:val="Foot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8.25pt;margin-top:.4pt;width:373.5pt;height:110.6pt;z-index:251660288;mso-height-percent:200;mso-height-percent:200;mso-width-relative:margin;mso-height-relative:margin">
          <v:textbox style="mso-next-textbox:#_x0000_s2049;mso-fit-shape-to-text:t">
            <w:txbxContent>
              <w:p w:rsidR="00EB10CE" w:rsidRDefault="00EB10CE" w:rsidP="00EB10CE">
                <w:pPr>
                  <w:spacing w:after="0"/>
                  <w:rPr>
                    <w:b/>
                  </w:rPr>
                </w:pPr>
                <w:proofErr w:type="gramStart"/>
                <w:r w:rsidRPr="00EB10CE">
                  <w:rPr>
                    <w:b/>
                  </w:rPr>
                  <w:t>Smyth Financial Services</w:t>
                </w:r>
                <w:r w:rsidR="00940DB0">
                  <w:rPr>
                    <w:b/>
                  </w:rPr>
                  <w:t>.</w:t>
                </w:r>
                <w:proofErr w:type="gramEnd"/>
                <w:r w:rsidR="00940DB0">
                  <w:rPr>
                    <w:b/>
                  </w:rPr>
                  <w:t xml:space="preserve"> Level 6, 160 Queen Street, Melbourne VIC 3000, T: 03 9379 </w:t>
                </w:r>
                <w:proofErr w:type="gramStart"/>
                <w:r w:rsidR="00940DB0">
                  <w:rPr>
                    <w:b/>
                  </w:rPr>
                  <w:t>4646  F</w:t>
                </w:r>
                <w:proofErr w:type="gramEnd"/>
                <w:r w:rsidR="00940DB0">
                  <w:rPr>
                    <w:b/>
                  </w:rPr>
                  <w:t xml:space="preserve">: 03 9379 4848 E: </w:t>
                </w:r>
                <w:hyperlink r:id="rId1" w:history="1">
                  <w:r w:rsidR="00940DB0" w:rsidRPr="0084482D">
                    <w:rPr>
                      <w:rStyle w:val="Hyperlink"/>
                      <w:b/>
                    </w:rPr>
                    <w:t>bevsmyth@smythfs.com.au</w:t>
                  </w:r>
                </w:hyperlink>
              </w:p>
              <w:p w:rsidR="00940DB0" w:rsidRPr="00EB10CE" w:rsidRDefault="00940DB0" w:rsidP="00EB10CE">
                <w:pPr>
                  <w:spacing w:after="0"/>
                  <w:rPr>
                    <w:b/>
                  </w:rPr>
                </w:pPr>
                <w:r>
                  <w:rPr>
                    <w:b/>
                  </w:rPr>
                  <w:t xml:space="preserve">W: </w:t>
                </w:r>
                <w:hyperlink r:id="rId2" w:history="1">
                  <w:r w:rsidRPr="0084482D">
                    <w:rPr>
                      <w:rStyle w:val="Hyperlink"/>
                      <w:b/>
                    </w:rPr>
                    <w:t>www.smythfs.com.au</w:t>
                  </w:r>
                </w:hyperlink>
                <w:r>
                  <w:rPr>
                    <w:b/>
                  </w:rPr>
                  <w:tab/>
                </w:r>
              </w:p>
            </w:txbxContent>
          </v:textbox>
        </v:shape>
      </w:pict>
    </w:r>
    <w:r w:rsidR="00EB10CE">
      <w:rPr>
        <w:noProof/>
      </w:rPr>
      <w:drawing>
        <wp:inline distT="0" distB="0" distL="0" distR="0">
          <wp:extent cx="1152525" cy="576263"/>
          <wp:effectExtent l="19050" t="0" r="9525" b="0"/>
          <wp:docPr id="15" name="Picture 14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52525" cy="576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10CE" w:rsidRDefault="00EB10CE" w:rsidP="003B5284">
    <w:pPr>
      <w:pStyle w:val="Footer"/>
      <w:ind w:firstLine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D65" w:rsidRDefault="003F2D65" w:rsidP="00EB10CE">
      <w:pPr>
        <w:spacing w:after="0" w:line="240" w:lineRule="auto"/>
      </w:pPr>
      <w:r>
        <w:separator/>
      </w:r>
    </w:p>
  </w:footnote>
  <w:footnote w:type="continuationSeparator" w:id="0">
    <w:p w:rsidR="003F2D65" w:rsidRDefault="003F2D65" w:rsidP="00EB1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2798F"/>
    <w:multiLevelType w:val="hybridMultilevel"/>
    <w:tmpl w:val="9168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869B5"/>
    <w:multiLevelType w:val="hybridMultilevel"/>
    <w:tmpl w:val="1D7A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773BC"/>
    <w:multiLevelType w:val="hybridMultilevel"/>
    <w:tmpl w:val="76668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A7651"/>
    <w:multiLevelType w:val="hybridMultilevel"/>
    <w:tmpl w:val="ABB26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12112"/>
    <w:rsid w:val="0015483D"/>
    <w:rsid w:val="00172702"/>
    <w:rsid w:val="00261CBE"/>
    <w:rsid w:val="002C5815"/>
    <w:rsid w:val="002F0096"/>
    <w:rsid w:val="0033151A"/>
    <w:rsid w:val="003B5284"/>
    <w:rsid w:val="003F2D65"/>
    <w:rsid w:val="0040386A"/>
    <w:rsid w:val="004929E8"/>
    <w:rsid w:val="004A0E7C"/>
    <w:rsid w:val="00512112"/>
    <w:rsid w:val="005B58C0"/>
    <w:rsid w:val="00631EA7"/>
    <w:rsid w:val="006F01BE"/>
    <w:rsid w:val="006F6C38"/>
    <w:rsid w:val="00743D55"/>
    <w:rsid w:val="00772EE4"/>
    <w:rsid w:val="00790392"/>
    <w:rsid w:val="007A17C8"/>
    <w:rsid w:val="007B2515"/>
    <w:rsid w:val="00811ABB"/>
    <w:rsid w:val="00886F30"/>
    <w:rsid w:val="008D6F78"/>
    <w:rsid w:val="008F70BE"/>
    <w:rsid w:val="00940DB0"/>
    <w:rsid w:val="009E329C"/>
    <w:rsid w:val="00AB583D"/>
    <w:rsid w:val="00B53362"/>
    <w:rsid w:val="00BA4007"/>
    <w:rsid w:val="00C71C93"/>
    <w:rsid w:val="00C91372"/>
    <w:rsid w:val="00CB027A"/>
    <w:rsid w:val="00D152BB"/>
    <w:rsid w:val="00E9721B"/>
    <w:rsid w:val="00EB10CE"/>
    <w:rsid w:val="00FC3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2A"/>
  </w:style>
  <w:style w:type="paragraph" w:styleId="Heading1">
    <w:name w:val="heading 1"/>
    <w:basedOn w:val="Normal"/>
    <w:next w:val="Normal"/>
    <w:link w:val="Heading1Char"/>
    <w:qFormat/>
    <w:rsid w:val="004929E8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-539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1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36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929E8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BodyText3">
    <w:name w:val="Body Text 3"/>
    <w:basedOn w:val="Normal"/>
    <w:link w:val="BodyText3Char"/>
    <w:rsid w:val="004929E8"/>
    <w:pPr>
      <w:widowControl w:val="0"/>
      <w:overflowPunct w:val="0"/>
      <w:autoSpaceDE w:val="0"/>
      <w:autoSpaceDN w:val="0"/>
      <w:adjustRightInd w:val="0"/>
      <w:spacing w:after="0" w:line="240" w:lineRule="auto"/>
      <w:ind w:left="-539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9E8"/>
    <w:rPr>
      <w:rFonts w:ascii="Times New Roman" w:eastAsia="Times New Roman" w:hAnsi="Times New Roman" w:cs="Times New Roman"/>
      <w:b/>
      <w:sz w:val="24"/>
      <w:szCs w:val="20"/>
    </w:rPr>
  </w:style>
  <w:style w:type="paragraph" w:styleId="NormalWeb">
    <w:name w:val="Normal (Web)"/>
    <w:basedOn w:val="Normal"/>
    <w:uiPriority w:val="99"/>
    <w:rsid w:val="004929E8"/>
    <w:pPr>
      <w:spacing w:before="100" w:beforeAutospacing="1" w:after="100" w:afterAutospacing="1" w:line="240" w:lineRule="auto"/>
      <w:ind w:left="-53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929E8"/>
  </w:style>
  <w:style w:type="paragraph" w:styleId="Header">
    <w:name w:val="header"/>
    <w:basedOn w:val="Normal"/>
    <w:link w:val="HeaderChar"/>
    <w:uiPriority w:val="99"/>
    <w:semiHidden/>
    <w:unhideWhenUsed/>
    <w:rsid w:val="00EB1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10CE"/>
  </w:style>
  <w:style w:type="paragraph" w:styleId="Footer">
    <w:name w:val="footer"/>
    <w:basedOn w:val="Normal"/>
    <w:link w:val="FooterChar"/>
    <w:uiPriority w:val="99"/>
    <w:unhideWhenUsed/>
    <w:rsid w:val="00EB1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0CE"/>
  </w:style>
  <w:style w:type="character" w:styleId="Hyperlink">
    <w:name w:val="Hyperlink"/>
    <w:basedOn w:val="DefaultParagraphFont"/>
    <w:uiPriority w:val="99"/>
    <w:unhideWhenUsed/>
    <w:rsid w:val="00940D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http://www.smythfs.com.au" TargetMode="External"/><Relationship Id="rId1" Type="http://schemas.openxmlformats.org/officeDocument/2006/relationships/hyperlink" Target="mailto:bevsmyth@smythf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E0BF4-B9B6-4A1F-A60A-199494BE6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Smyth</dc:creator>
  <cp:keywords/>
  <dc:description/>
  <cp:lastModifiedBy>Kurt Smyth</cp:lastModifiedBy>
  <cp:revision>2</cp:revision>
  <cp:lastPrinted>2012-06-21T21:00:00Z</cp:lastPrinted>
  <dcterms:created xsi:type="dcterms:W3CDTF">2012-08-02T03:32:00Z</dcterms:created>
  <dcterms:modified xsi:type="dcterms:W3CDTF">2012-08-02T03:32:00Z</dcterms:modified>
</cp:coreProperties>
</file>